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EB" w:rsidRDefault="00304C03">
      <w:pPr>
        <w:rPr>
          <w:rFonts w:ascii="Arial" w:hAnsi="Arial" w:cs="Arial"/>
          <w:noProof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2321626" cy="828878"/>
            <wp:effectExtent l="0" t="0" r="2540" b="9525"/>
            <wp:docPr id="2" name="Picture 2" descr="http://www.washingtonpost.com/blogs/answer-sheet/files/2013/04/common-co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ashingtonpost.com/blogs/answer-sheet/files/2013/04/common-cor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858" cy="82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</w:rPr>
        <w:t xml:space="preserve">                                                           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558355" cy="750705"/>
            <wp:effectExtent l="0" t="0" r="3810" b="0"/>
            <wp:docPr id="3" name="Picture 3" descr="http://www.santacruz.k12.ca.us/ed_services/images/NGSS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ntacruz.k12.ca.us/ed_services/images/NGSS_LOGO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402" cy="75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C03" w:rsidRDefault="00304C03" w:rsidP="00304C03">
      <w:pPr>
        <w:spacing w:after="0" w:line="240" w:lineRule="auto"/>
        <w:contextualSpacing/>
        <w:jc w:val="center"/>
        <w:rPr>
          <w:rFonts w:cs="Arial"/>
          <w:b/>
          <w:noProof/>
          <w:color w:val="000000"/>
          <w:sz w:val="30"/>
          <w:szCs w:val="30"/>
        </w:rPr>
      </w:pPr>
      <w:r w:rsidRPr="00304C03">
        <w:rPr>
          <w:rFonts w:cs="Arial"/>
          <w:b/>
          <w:noProof/>
          <w:color w:val="000000"/>
          <w:sz w:val="30"/>
          <w:szCs w:val="30"/>
        </w:rPr>
        <w:t>Improving Student Learning at Scale</w:t>
      </w:r>
      <w:r>
        <w:rPr>
          <w:rFonts w:cs="Arial"/>
          <w:b/>
          <w:noProof/>
          <w:color w:val="000000"/>
          <w:sz w:val="30"/>
          <w:szCs w:val="30"/>
        </w:rPr>
        <w:t xml:space="preserve">: </w:t>
      </w:r>
      <w:r w:rsidRPr="00304C03">
        <w:rPr>
          <w:rFonts w:cs="Arial"/>
          <w:b/>
          <w:noProof/>
          <w:color w:val="000000"/>
          <w:sz w:val="30"/>
          <w:szCs w:val="30"/>
        </w:rPr>
        <w:t>Team Meeting</w:t>
      </w:r>
    </w:p>
    <w:p w:rsidR="00304C03" w:rsidRPr="00304C03" w:rsidRDefault="001D76D0" w:rsidP="00304C03">
      <w:pPr>
        <w:spacing w:after="0" w:line="240" w:lineRule="auto"/>
        <w:contextualSpacing/>
        <w:jc w:val="center"/>
        <w:rPr>
          <w:rFonts w:cs="Arial"/>
          <w:b/>
          <w:noProof/>
          <w:color w:val="000000"/>
          <w:sz w:val="30"/>
          <w:szCs w:val="30"/>
        </w:rPr>
      </w:pPr>
      <w:r>
        <w:rPr>
          <w:rFonts w:cs="Arial"/>
          <w:b/>
          <w:noProof/>
          <w:color w:val="000000"/>
          <w:sz w:val="30"/>
          <w:szCs w:val="30"/>
        </w:rPr>
        <w:t>December 19</w:t>
      </w:r>
      <w:r w:rsidR="00304C03">
        <w:rPr>
          <w:rFonts w:cs="Arial"/>
          <w:b/>
          <w:noProof/>
          <w:color w:val="000000"/>
          <w:sz w:val="30"/>
          <w:szCs w:val="30"/>
        </w:rPr>
        <w:t>, 2013, 8:00am-2:00pm</w:t>
      </w:r>
    </w:p>
    <w:p w:rsidR="00304C03" w:rsidRPr="00304C03" w:rsidRDefault="00304C03" w:rsidP="00304C03">
      <w:pPr>
        <w:spacing w:after="0" w:line="240" w:lineRule="auto"/>
        <w:contextualSpacing/>
        <w:jc w:val="center"/>
        <w:rPr>
          <w:rFonts w:cs="Arial"/>
          <w:b/>
          <w:noProof/>
          <w:color w:val="000000"/>
          <w:sz w:val="30"/>
          <w:szCs w:val="30"/>
        </w:rPr>
      </w:pPr>
      <w:r w:rsidRPr="00304C03">
        <w:rPr>
          <w:rFonts w:cs="Arial"/>
          <w:b/>
          <w:noProof/>
          <w:color w:val="000000"/>
          <w:sz w:val="30"/>
          <w:szCs w:val="30"/>
        </w:rPr>
        <w:t>Educational Service District 113, Tumwater</w:t>
      </w:r>
    </w:p>
    <w:p w:rsidR="00304C03" w:rsidRDefault="00304C03" w:rsidP="00304C03">
      <w:pPr>
        <w:spacing w:after="0" w:line="240" w:lineRule="auto"/>
        <w:contextualSpacing/>
        <w:jc w:val="center"/>
        <w:rPr>
          <w:rFonts w:cs="Arial"/>
          <w:b/>
          <w:noProof/>
          <w:color w:val="000000"/>
          <w:sz w:val="30"/>
          <w:szCs w:val="30"/>
        </w:rPr>
      </w:pPr>
      <w:r w:rsidRPr="00304C03">
        <w:rPr>
          <w:rFonts w:cs="Arial"/>
          <w:b/>
          <w:noProof/>
          <w:color w:val="000000"/>
          <w:sz w:val="30"/>
          <w:szCs w:val="30"/>
        </w:rPr>
        <w:t>Ch</w:t>
      </w:r>
      <w:r w:rsidR="001D76D0">
        <w:rPr>
          <w:rFonts w:cs="Arial"/>
          <w:b/>
          <w:noProof/>
          <w:color w:val="000000"/>
          <w:sz w:val="30"/>
          <w:szCs w:val="30"/>
        </w:rPr>
        <w:t>ehalis</w:t>
      </w:r>
      <w:r w:rsidRPr="00304C03">
        <w:rPr>
          <w:rFonts w:cs="Arial"/>
          <w:b/>
          <w:noProof/>
          <w:color w:val="000000"/>
          <w:sz w:val="30"/>
          <w:szCs w:val="30"/>
        </w:rPr>
        <w:t xml:space="preserve"> Room B</w:t>
      </w:r>
    </w:p>
    <w:p w:rsidR="00304C03" w:rsidRDefault="00304C03" w:rsidP="00304C03">
      <w:pPr>
        <w:spacing w:after="0" w:line="240" w:lineRule="auto"/>
        <w:contextualSpacing/>
        <w:jc w:val="center"/>
        <w:rPr>
          <w:rFonts w:cs="Arial"/>
          <w:b/>
          <w:noProof/>
          <w:color w:val="000000"/>
          <w:sz w:val="30"/>
          <w:szCs w:val="30"/>
        </w:rPr>
      </w:pPr>
    </w:p>
    <w:p w:rsidR="00304C03" w:rsidRDefault="00304C03" w:rsidP="00304C03">
      <w:pPr>
        <w:spacing w:after="0" w:line="240" w:lineRule="auto"/>
        <w:contextualSpacing/>
        <w:rPr>
          <w:rFonts w:cs="Arial"/>
          <w:b/>
          <w:noProof/>
          <w:color w:val="000000"/>
          <w:sz w:val="30"/>
          <w:szCs w:val="30"/>
        </w:rPr>
      </w:pPr>
      <w:r>
        <w:rPr>
          <w:rFonts w:cs="Arial"/>
          <w:b/>
          <w:noProof/>
          <w:color w:val="000000"/>
          <w:sz w:val="30"/>
          <w:szCs w:val="30"/>
        </w:rPr>
        <w:t>Agenda</w:t>
      </w:r>
    </w:p>
    <w:p w:rsidR="001834F0" w:rsidRDefault="001834F0" w:rsidP="00304C03">
      <w:pPr>
        <w:spacing w:after="0" w:line="240" w:lineRule="auto"/>
        <w:contextualSpacing/>
        <w:rPr>
          <w:rFonts w:cs="Arial"/>
          <w:b/>
          <w:noProof/>
          <w:color w:val="000000"/>
          <w:sz w:val="30"/>
          <w:szCs w:val="30"/>
        </w:rPr>
      </w:pPr>
    </w:p>
    <w:p w:rsidR="00304C03" w:rsidRDefault="00304C03" w:rsidP="00304C03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8:00am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  <w:t>Welcome &amp; Introductions</w:t>
      </w:r>
    </w:p>
    <w:p w:rsidR="001D76D0" w:rsidRDefault="001D76D0" w:rsidP="001D76D0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Goals</w:t>
      </w:r>
    </w:p>
    <w:p w:rsidR="001D76D0" w:rsidRDefault="00E363BB" w:rsidP="001D76D0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Logistics </w:t>
      </w:r>
      <w:r w:rsidR="001D76D0">
        <w:rPr>
          <w:rFonts w:cs="Arial"/>
          <w:noProof/>
          <w:color w:val="000000"/>
          <w:sz w:val="24"/>
          <w:szCs w:val="24"/>
        </w:rPr>
        <w:t>&amp; Meeting Schedule</w:t>
      </w:r>
    </w:p>
    <w:p w:rsidR="001D76D0" w:rsidRDefault="001D76D0" w:rsidP="001D76D0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Common Core Video</w:t>
      </w:r>
    </w:p>
    <w:p w:rsidR="001834F0" w:rsidRPr="001D76D0" w:rsidRDefault="001834F0" w:rsidP="001834F0">
      <w:pPr>
        <w:pStyle w:val="ListParagraph"/>
        <w:spacing w:after="0" w:line="240" w:lineRule="auto"/>
        <w:ind w:left="6480"/>
        <w:rPr>
          <w:rFonts w:cs="Arial"/>
          <w:noProof/>
          <w:color w:val="000000"/>
          <w:sz w:val="24"/>
          <w:szCs w:val="24"/>
        </w:rPr>
      </w:pPr>
    </w:p>
    <w:p w:rsidR="00971DF2" w:rsidRDefault="00971DF2" w:rsidP="00304C03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</w:p>
    <w:p w:rsidR="00304C03" w:rsidRDefault="00304C03" w:rsidP="001834F0">
      <w:pPr>
        <w:spacing w:after="0" w:line="240" w:lineRule="auto"/>
        <w:ind w:left="5760" w:hanging="5760"/>
        <w:contextualSpacing/>
        <w:rPr>
          <w:rFonts w:cs="Arial"/>
          <w:i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8:</w:t>
      </w:r>
      <w:r w:rsidR="001834F0">
        <w:rPr>
          <w:rFonts w:cs="Arial"/>
          <w:noProof/>
          <w:color w:val="000000"/>
          <w:sz w:val="24"/>
          <w:szCs w:val="24"/>
        </w:rPr>
        <w:t>15</w:t>
      </w:r>
      <w:r w:rsidR="00F059AB">
        <w:rPr>
          <w:rFonts w:cs="Arial"/>
          <w:noProof/>
          <w:color w:val="000000"/>
          <w:sz w:val="24"/>
          <w:szCs w:val="24"/>
        </w:rPr>
        <w:t>am</w:t>
      </w:r>
      <w:r w:rsidR="00F059AB">
        <w:rPr>
          <w:rFonts w:cs="Arial"/>
          <w:noProof/>
          <w:color w:val="000000"/>
          <w:sz w:val="24"/>
          <w:szCs w:val="24"/>
        </w:rPr>
        <w:tab/>
      </w:r>
      <w:r w:rsidR="001D76D0">
        <w:rPr>
          <w:rFonts w:cs="Arial"/>
          <w:noProof/>
          <w:color w:val="000000"/>
          <w:sz w:val="24"/>
          <w:szCs w:val="24"/>
        </w:rPr>
        <w:t>R</w:t>
      </w:r>
      <w:r>
        <w:rPr>
          <w:rFonts w:cs="Arial"/>
          <w:noProof/>
          <w:color w:val="000000"/>
          <w:sz w:val="24"/>
          <w:szCs w:val="24"/>
        </w:rPr>
        <w:t>ec</w:t>
      </w:r>
      <w:r w:rsidR="00971DF2">
        <w:rPr>
          <w:rFonts w:cs="Arial"/>
          <w:noProof/>
          <w:color w:val="000000"/>
          <w:sz w:val="24"/>
          <w:szCs w:val="24"/>
        </w:rPr>
        <w:t>ap of cross-state m</w:t>
      </w:r>
      <w:r>
        <w:rPr>
          <w:rFonts w:cs="Arial"/>
          <w:noProof/>
          <w:color w:val="000000"/>
          <w:sz w:val="24"/>
          <w:szCs w:val="24"/>
        </w:rPr>
        <w:t>eeting in Los Angeles</w:t>
      </w:r>
      <w:r w:rsidR="00F059AB">
        <w:rPr>
          <w:rFonts w:cs="Arial"/>
          <w:noProof/>
          <w:color w:val="000000"/>
          <w:sz w:val="24"/>
          <w:szCs w:val="24"/>
        </w:rPr>
        <w:t xml:space="preserve"> </w:t>
      </w:r>
      <w:r w:rsidR="00F059AB" w:rsidRPr="00F059AB">
        <w:rPr>
          <w:rFonts w:cs="Arial"/>
          <w:i/>
          <w:noProof/>
          <w:color w:val="000000"/>
          <w:sz w:val="24"/>
          <w:szCs w:val="24"/>
        </w:rPr>
        <w:t>(WA State Team Attendees)</w:t>
      </w:r>
    </w:p>
    <w:p w:rsidR="001834F0" w:rsidRDefault="001834F0" w:rsidP="001834F0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</w:p>
    <w:p w:rsidR="00971DF2" w:rsidRDefault="00971DF2" w:rsidP="00304C03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</w:p>
    <w:p w:rsidR="001834F0" w:rsidRDefault="001834F0" w:rsidP="00F059AB">
      <w:pPr>
        <w:spacing w:after="0" w:line="240" w:lineRule="auto"/>
        <w:ind w:left="5760" w:hanging="5760"/>
        <w:contextualSpacing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8:45am</w:t>
      </w:r>
      <w:r w:rsidR="00F059AB"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>Bill &amp; Melinda Gates Foundation Grant</w:t>
      </w:r>
    </w:p>
    <w:p w:rsidR="001834F0" w:rsidRDefault="001834F0" w:rsidP="00F059AB">
      <w:pPr>
        <w:spacing w:after="0" w:line="240" w:lineRule="auto"/>
        <w:ind w:left="5760" w:hanging="5760"/>
        <w:contextualSpacing/>
        <w:rPr>
          <w:rFonts w:cs="Arial"/>
          <w:i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ab/>
      </w:r>
      <w:r w:rsidRPr="001834F0">
        <w:rPr>
          <w:rFonts w:cs="Arial"/>
          <w:i/>
          <w:noProof/>
          <w:color w:val="000000"/>
          <w:sz w:val="24"/>
          <w:szCs w:val="24"/>
        </w:rPr>
        <w:t>(Alan Burke)</w:t>
      </w:r>
    </w:p>
    <w:p w:rsidR="001834F0" w:rsidRPr="001834F0" w:rsidRDefault="001834F0" w:rsidP="00F059AB">
      <w:pPr>
        <w:spacing w:after="0" w:line="240" w:lineRule="auto"/>
        <w:ind w:left="5760" w:hanging="5760"/>
        <w:contextualSpacing/>
        <w:rPr>
          <w:ins w:id="0" w:author="Messerly, Anne (WSAC)" w:date="2013-11-25T16:59:00Z"/>
          <w:rFonts w:cs="Arial"/>
          <w:i/>
          <w:noProof/>
          <w:color w:val="000000"/>
          <w:sz w:val="24"/>
          <w:szCs w:val="24"/>
        </w:rPr>
      </w:pPr>
    </w:p>
    <w:p w:rsidR="001834F0" w:rsidRDefault="001834F0" w:rsidP="001834F0">
      <w:pPr>
        <w:spacing w:after="0" w:line="240" w:lineRule="auto"/>
        <w:contextualSpacing/>
        <w:rPr>
          <w:ins w:id="1" w:author="Messerly, Anne (WSAC)" w:date="2013-11-25T16:59:00Z"/>
          <w:rFonts w:cs="Arial"/>
          <w:noProof/>
          <w:color w:val="000000"/>
          <w:sz w:val="24"/>
          <w:szCs w:val="24"/>
        </w:rPr>
      </w:pPr>
    </w:p>
    <w:p w:rsidR="00403828" w:rsidRDefault="001834F0" w:rsidP="00403828">
      <w:pPr>
        <w:spacing w:after="0" w:line="240" w:lineRule="auto"/>
        <w:ind w:left="5760" w:hanging="5760"/>
        <w:contextualSpacing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9:15am</w:t>
      </w:r>
      <w:r>
        <w:rPr>
          <w:rFonts w:cs="Arial"/>
          <w:noProof/>
          <w:color w:val="000000"/>
          <w:sz w:val="24"/>
          <w:szCs w:val="24"/>
        </w:rPr>
        <w:tab/>
      </w:r>
      <w:r w:rsidR="001D76D0">
        <w:rPr>
          <w:rFonts w:cs="Arial"/>
          <w:noProof/>
          <w:color w:val="000000"/>
          <w:sz w:val="24"/>
          <w:szCs w:val="24"/>
        </w:rPr>
        <w:t>Brief overview of Roadmap and 3 issue areas</w:t>
      </w:r>
      <w:r w:rsidR="00F059AB">
        <w:rPr>
          <w:rFonts w:cs="Arial"/>
          <w:noProof/>
          <w:color w:val="000000"/>
          <w:sz w:val="24"/>
          <w:szCs w:val="24"/>
        </w:rPr>
        <w:t xml:space="preserve"> </w:t>
      </w:r>
    </w:p>
    <w:p w:rsidR="00304C03" w:rsidRDefault="00F059AB" w:rsidP="00403828">
      <w:pPr>
        <w:spacing w:after="0" w:line="240" w:lineRule="auto"/>
        <w:ind w:left="5760"/>
        <w:contextualSpacing/>
        <w:rPr>
          <w:rFonts w:cs="Arial"/>
          <w:noProof/>
          <w:color w:val="000000"/>
          <w:sz w:val="24"/>
          <w:szCs w:val="24"/>
        </w:rPr>
      </w:pPr>
      <w:r w:rsidRPr="00F059AB">
        <w:rPr>
          <w:rFonts w:cs="Arial"/>
          <w:i/>
          <w:noProof/>
          <w:color w:val="000000"/>
          <w:sz w:val="24"/>
          <w:szCs w:val="24"/>
        </w:rPr>
        <w:t>(</w:t>
      </w:r>
      <w:r w:rsidR="004C267C">
        <w:rPr>
          <w:rFonts w:cs="Arial"/>
          <w:i/>
          <w:noProof/>
          <w:color w:val="000000"/>
          <w:sz w:val="24"/>
          <w:szCs w:val="24"/>
        </w:rPr>
        <w:t xml:space="preserve">Randy Spaulding, </w:t>
      </w:r>
      <w:r w:rsidR="00E363BB">
        <w:rPr>
          <w:rFonts w:cs="Arial"/>
          <w:i/>
          <w:noProof/>
          <w:color w:val="000000"/>
          <w:sz w:val="24"/>
          <w:szCs w:val="24"/>
        </w:rPr>
        <w:t>No</w:t>
      </w:r>
      <w:bookmarkStart w:id="2" w:name="_GoBack"/>
      <w:bookmarkEnd w:id="2"/>
      <w:r w:rsidR="00E363BB">
        <w:rPr>
          <w:rFonts w:cs="Arial"/>
          <w:i/>
          <w:noProof/>
          <w:color w:val="000000"/>
          <w:sz w:val="24"/>
          <w:szCs w:val="24"/>
        </w:rPr>
        <w:t>reen Light)</w:t>
      </w:r>
    </w:p>
    <w:p w:rsidR="00F059AB" w:rsidRDefault="00F059AB" w:rsidP="00F059AB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High School and Beyond Plan</w:t>
      </w:r>
    </w:p>
    <w:p w:rsidR="00F059AB" w:rsidRDefault="00F059AB" w:rsidP="00F059AB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High </w:t>
      </w:r>
      <w:r w:rsidR="00E363BB">
        <w:rPr>
          <w:rFonts w:cs="Arial"/>
          <w:noProof/>
          <w:color w:val="000000"/>
          <w:sz w:val="24"/>
          <w:szCs w:val="24"/>
        </w:rPr>
        <w:t>s</w:t>
      </w:r>
      <w:r>
        <w:rPr>
          <w:rFonts w:cs="Arial"/>
          <w:noProof/>
          <w:color w:val="000000"/>
          <w:sz w:val="24"/>
          <w:szCs w:val="24"/>
        </w:rPr>
        <w:t>chool transition courses</w:t>
      </w:r>
    </w:p>
    <w:p w:rsidR="00971DF2" w:rsidRDefault="00F059AB" w:rsidP="00304C03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Dual credit courses</w:t>
      </w:r>
    </w:p>
    <w:p w:rsidR="00F059AB" w:rsidRPr="001834F0" w:rsidRDefault="00F059AB" w:rsidP="001834F0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1834F0" w:rsidRPr="001834F0" w:rsidRDefault="001834F0" w:rsidP="00E363BB">
      <w:pPr>
        <w:spacing w:after="0" w:line="240" w:lineRule="auto"/>
        <w:rPr>
          <w:rFonts w:cs="Arial"/>
          <w:i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10:15am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 w:rsidR="00E363BB" w:rsidRPr="002E1BBF">
        <w:rPr>
          <w:rFonts w:cs="Arial"/>
          <w:b/>
          <w:noProof/>
          <w:color w:val="000000"/>
          <w:sz w:val="24"/>
          <w:szCs w:val="24"/>
        </w:rPr>
        <w:t>Break</w:t>
      </w:r>
    </w:p>
    <w:p w:rsidR="00E363BB" w:rsidRPr="00E363BB" w:rsidRDefault="00E363BB" w:rsidP="00E363BB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E363BB" w:rsidRDefault="00F059AB" w:rsidP="00F059AB">
      <w:pPr>
        <w:spacing w:after="0" w:line="240" w:lineRule="auto"/>
        <w:ind w:left="5760" w:hanging="5760"/>
        <w:contextualSpacing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10:</w:t>
      </w:r>
      <w:r w:rsidR="001834F0">
        <w:rPr>
          <w:rFonts w:cs="Arial"/>
          <w:noProof/>
          <w:color w:val="000000"/>
          <w:sz w:val="24"/>
          <w:szCs w:val="24"/>
        </w:rPr>
        <w:t>30</w:t>
      </w:r>
      <w:r w:rsidR="008A5AA0">
        <w:rPr>
          <w:rFonts w:cs="Arial"/>
          <w:noProof/>
          <w:color w:val="000000"/>
          <w:sz w:val="24"/>
          <w:szCs w:val="24"/>
        </w:rPr>
        <w:t>am</w:t>
      </w:r>
      <w:r>
        <w:rPr>
          <w:rFonts w:cs="Arial"/>
          <w:noProof/>
          <w:color w:val="000000"/>
          <w:sz w:val="24"/>
          <w:szCs w:val="24"/>
        </w:rPr>
        <w:tab/>
        <w:t xml:space="preserve">Communication needs &amp; ReadyWA </w:t>
      </w:r>
    </w:p>
    <w:p w:rsidR="00304C03" w:rsidRDefault="00F059AB" w:rsidP="00E363BB">
      <w:pPr>
        <w:spacing w:after="0" w:line="240" w:lineRule="auto"/>
        <w:ind w:left="5760"/>
        <w:contextualSpacing/>
        <w:rPr>
          <w:rFonts w:cs="Arial"/>
          <w:i/>
          <w:noProof/>
          <w:color w:val="000000"/>
          <w:sz w:val="24"/>
          <w:szCs w:val="24"/>
        </w:rPr>
      </w:pPr>
      <w:r w:rsidRPr="00F059AB">
        <w:rPr>
          <w:rFonts w:cs="Arial"/>
          <w:i/>
          <w:noProof/>
          <w:color w:val="000000"/>
          <w:sz w:val="24"/>
          <w:szCs w:val="24"/>
        </w:rPr>
        <w:t>(Jana Carlisle)</w:t>
      </w:r>
    </w:p>
    <w:p w:rsidR="001834F0" w:rsidRPr="00F059AB" w:rsidRDefault="001834F0" w:rsidP="00E363BB">
      <w:pPr>
        <w:spacing w:after="0" w:line="240" w:lineRule="auto"/>
        <w:ind w:left="5760"/>
        <w:contextualSpacing/>
        <w:rPr>
          <w:rFonts w:cs="Arial"/>
          <w:i/>
          <w:noProof/>
          <w:color w:val="000000"/>
          <w:sz w:val="24"/>
          <w:szCs w:val="24"/>
        </w:rPr>
      </w:pPr>
    </w:p>
    <w:p w:rsidR="00F059AB" w:rsidRDefault="00F059AB" w:rsidP="00304C03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</w:p>
    <w:p w:rsidR="00E363BB" w:rsidRDefault="00F059AB" w:rsidP="00304C03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11:</w:t>
      </w:r>
      <w:r w:rsidR="008A5AA0">
        <w:rPr>
          <w:rFonts w:cs="Arial"/>
          <w:noProof/>
          <w:color w:val="000000"/>
          <w:sz w:val="24"/>
          <w:szCs w:val="24"/>
        </w:rPr>
        <w:t xml:space="preserve">15am </w:t>
      </w:r>
      <w:r w:rsidR="00E363BB">
        <w:rPr>
          <w:rFonts w:cs="Arial"/>
          <w:noProof/>
          <w:color w:val="000000"/>
          <w:sz w:val="24"/>
          <w:szCs w:val="24"/>
        </w:rPr>
        <w:t>– 1:</w:t>
      </w:r>
      <w:r w:rsidR="008A5AA0">
        <w:rPr>
          <w:rFonts w:cs="Arial"/>
          <w:noProof/>
          <w:color w:val="000000"/>
          <w:sz w:val="24"/>
          <w:szCs w:val="24"/>
        </w:rPr>
        <w:t>30pm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 w:rsidR="00E363BB">
        <w:rPr>
          <w:rFonts w:cs="Arial"/>
          <w:noProof/>
          <w:color w:val="000000"/>
          <w:sz w:val="24"/>
          <w:szCs w:val="24"/>
        </w:rPr>
        <w:tab/>
      </w:r>
      <w:r w:rsidR="00AE62A9">
        <w:rPr>
          <w:rFonts w:cs="Arial"/>
          <w:noProof/>
          <w:color w:val="000000"/>
          <w:sz w:val="24"/>
          <w:szCs w:val="24"/>
        </w:rPr>
        <w:t xml:space="preserve">Discuss </w:t>
      </w:r>
      <w:r>
        <w:rPr>
          <w:rFonts w:cs="Arial"/>
          <w:noProof/>
          <w:color w:val="000000"/>
          <w:sz w:val="24"/>
          <w:szCs w:val="24"/>
        </w:rPr>
        <w:t xml:space="preserve">18 month </w:t>
      </w:r>
      <w:r w:rsidR="00E363BB">
        <w:rPr>
          <w:rFonts w:cs="Arial"/>
          <w:noProof/>
          <w:color w:val="000000"/>
          <w:sz w:val="24"/>
          <w:szCs w:val="24"/>
        </w:rPr>
        <w:t xml:space="preserve">implementation </w:t>
      </w:r>
      <w:r>
        <w:rPr>
          <w:rFonts w:cs="Arial"/>
          <w:noProof/>
          <w:color w:val="000000"/>
          <w:sz w:val="24"/>
          <w:szCs w:val="24"/>
        </w:rPr>
        <w:t xml:space="preserve">plan </w:t>
      </w:r>
    </w:p>
    <w:p w:rsidR="00971DF2" w:rsidRPr="00F059AB" w:rsidRDefault="00E363BB" w:rsidP="00E363BB">
      <w:pPr>
        <w:spacing w:after="0" w:line="240" w:lineRule="auto"/>
        <w:contextualSpacing/>
        <w:rPr>
          <w:rFonts w:cs="Arial"/>
          <w:i/>
          <w:noProof/>
          <w:color w:val="000000"/>
          <w:sz w:val="24"/>
          <w:szCs w:val="24"/>
        </w:rPr>
      </w:pPr>
      <w:r w:rsidRPr="00A21ED0">
        <w:rPr>
          <w:rFonts w:cs="Arial"/>
          <w:noProof/>
          <w:color w:val="000000"/>
          <w:sz w:val="24"/>
          <w:szCs w:val="24"/>
        </w:rPr>
        <w:t>(</w:t>
      </w:r>
      <w:r w:rsidRPr="00A21ED0">
        <w:rPr>
          <w:rFonts w:cs="Arial"/>
          <w:b/>
          <w:noProof/>
          <w:color w:val="000000"/>
          <w:sz w:val="24"/>
          <w:szCs w:val="24"/>
        </w:rPr>
        <w:t>includes working lunch</w:t>
      </w:r>
      <w:r w:rsidRPr="00A21ED0">
        <w:rPr>
          <w:rFonts w:cs="Arial"/>
          <w:noProof/>
          <w:color w:val="000000"/>
          <w:sz w:val="24"/>
          <w:szCs w:val="24"/>
        </w:rPr>
        <w:t>)</w:t>
      </w:r>
      <w:r w:rsidRPr="00A21ED0"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i/>
          <w:noProof/>
          <w:color w:val="000000"/>
          <w:sz w:val="24"/>
          <w:szCs w:val="24"/>
        </w:rPr>
        <w:tab/>
      </w:r>
      <w:r>
        <w:rPr>
          <w:rFonts w:cs="Arial"/>
          <w:i/>
          <w:noProof/>
          <w:color w:val="000000"/>
          <w:sz w:val="24"/>
          <w:szCs w:val="24"/>
        </w:rPr>
        <w:tab/>
      </w:r>
      <w:r>
        <w:rPr>
          <w:rFonts w:cs="Arial"/>
          <w:i/>
          <w:noProof/>
          <w:color w:val="000000"/>
          <w:sz w:val="24"/>
          <w:szCs w:val="24"/>
        </w:rPr>
        <w:tab/>
      </w:r>
      <w:r>
        <w:rPr>
          <w:rFonts w:cs="Arial"/>
          <w:i/>
          <w:noProof/>
          <w:color w:val="000000"/>
          <w:sz w:val="24"/>
          <w:szCs w:val="24"/>
        </w:rPr>
        <w:tab/>
      </w:r>
      <w:r w:rsidR="00F059AB" w:rsidRPr="00F059AB">
        <w:rPr>
          <w:rFonts w:cs="Arial"/>
          <w:i/>
          <w:noProof/>
          <w:color w:val="000000"/>
          <w:sz w:val="24"/>
          <w:szCs w:val="24"/>
        </w:rPr>
        <w:t>(All Team Members)</w:t>
      </w:r>
    </w:p>
    <w:p w:rsidR="00971DF2" w:rsidRDefault="00971DF2" w:rsidP="00304C03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</w:p>
    <w:p w:rsidR="001834F0" w:rsidRDefault="001834F0" w:rsidP="00304C03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</w:p>
    <w:p w:rsidR="00304C03" w:rsidRPr="001834F0" w:rsidRDefault="00F059AB" w:rsidP="00E363BB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1:</w:t>
      </w:r>
      <w:r w:rsidR="008A5AA0">
        <w:rPr>
          <w:rFonts w:cs="Arial"/>
          <w:noProof/>
          <w:color w:val="000000"/>
          <w:sz w:val="24"/>
          <w:szCs w:val="24"/>
        </w:rPr>
        <w:t>30pm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  <w:t>Wrap-up</w:t>
      </w:r>
      <w:r w:rsidR="00E363BB">
        <w:rPr>
          <w:rFonts w:cs="Arial"/>
          <w:noProof/>
          <w:color w:val="000000"/>
          <w:sz w:val="24"/>
          <w:szCs w:val="24"/>
        </w:rPr>
        <w:t xml:space="preserve"> </w:t>
      </w:r>
    </w:p>
    <w:sectPr w:rsidR="00304C03" w:rsidRPr="001834F0" w:rsidSect="001834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92" w:rsidRDefault="00231092" w:rsidP="00231092">
      <w:pPr>
        <w:spacing w:after="0" w:line="240" w:lineRule="auto"/>
      </w:pPr>
      <w:r>
        <w:separator/>
      </w:r>
    </w:p>
  </w:endnote>
  <w:endnote w:type="continuationSeparator" w:id="0">
    <w:p w:rsidR="00231092" w:rsidRDefault="00231092" w:rsidP="0023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92" w:rsidRDefault="002310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92" w:rsidRDefault="002310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92" w:rsidRDefault="002310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92" w:rsidRDefault="00231092" w:rsidP="00231092">
      <w:pPr>
        <w:spacing w:after="0" w:line="240" w:lineRule="auto"/>
      </w:pPr>
      <w:r>
        <w:separator/>
      </w:r>
    </w:p>
  </w:footnote>
  <w:footnote w:type="continuationSeparator" w:id="0">
    <w:p w:rsidR="00231092" w:rsidRDefault="00231092" w:rsidP="00231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92" w:rsidRDefault="002310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92" w:rsidRDefault="0023109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92" w:rsidRDefault="002310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8234C"/>
    <w:multiLevelType w:val="hybridMultilevel"/>
    <w:tmpl w:val="B21C639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1">
    <w:nsid w:val="57576BB5"/>
    <w:multiLevelType w:val="hybridMultilevel"/>
    <w:tmpl w:val="B8B6D634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03"/>
    <w:rsid w:val="001834F0"/>
    <w:rsid w:val="001D76D0"/>
    <w:rsid w:val="00231092"/>
    <w:rsid w:val="002E1BBF"/>
    <w:rsid w:val="00304C03"/>
    <w:rsid w:val="00403828"/>
    <w:rsid w:val="004C267C"/>
    <w:rsid w:val="008574FA"/>
    <w:rsid w:val="008A5AA0"/>
    <w:rsid w:val="00950B67"/>
    <w:rsid w:val="00971DF2"/>
    <w:rsid w:val="00A21ED0"/>
    <w:rsid w:val="00AE62A9"/>
    <w:rsid w:val="00E363BB"/>
    <w:rsid w:val="00E613BD"/>
    <w:rsid w:val="00F0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4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1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092"/>
  </w:style>
  <w:style w:type="paragraph" w:styleId="Footer">
    <w:name w:val="footer"/>
    <w:basedOn w:val="Normal"/>
    <w:link w:val="FooterChar"/>
    <w:uiPriority w:val="99"/>
    <w:unhideWhenUsed/>
    <w:rsid w:val="00231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092"/>
  </w:style>
  <w:style w:type="paragraph" w:styleId="ListParagraph">
    <w:name w:val="List Paragraph"/>
    <w:basedOn w:val="Normal"/>
    <w:uiPriority w:val="34"/>
    <w:qFormat/>
    <w:rsid w:val="001D7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4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1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092"/>
  </w:style>
  <w:style w:type="paragraph" w:styleId="Footer">
    <w:name w:val="footer"/>
    <w:basedOn w:val="Normal"/>
    <w:link w:val="FooterChar"/>
    <w:uiPriority w:val="99"/>
    <w:unhideWhenUsed/>
    <w:rsid w:val="00231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092"/>
  </w:style>
  <w:style w:type="paragraph" w:styleId="ListParagraph">
    <w:name w:val="List Paragraph"/>
    <w:basedOn w:val="Normal"/>
    <w:uiPriority w:val="34"/>
    <w:qFormat/>
    <w:rsid w:val="001D7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A6FAA9C-9787-463E-959A-2FAE3AD2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Messerly, Anne (WSAC)</dc:creator>
  <cp:lastModifiedBy>Messerly, Anne (WSAC)</cp:lastModifiedBy>
  <cp:revision>7</cp:revision>
  <cp:lastPrinted>2013-12-17T22:29:00Z</cp:lastPrinted>
  <dcterms:created xsi:type="dcterms:W3CDTF">2013-11-26T00:22:00Z</dcterms:created>
  <dcterms:modified xsi:type="dcterms:W3CDTF">2013-12-17T22:29:00Z</dcterms:modified>
</cp:coreProperties>
</file>